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03C40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  <w:r w:rsidRPr="00106EFB">
        <w:rPr>
          <w:rFonts w:cs="Arial"/>
          <w:b/>
          <w:bCs/>
        </w:rPr>
        <w:t>SCHEDULE THIRTEEN</w:t>
      </w:r>
    </w:p>
    <w:p w14:paraId="29C440FD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</w:p>
    <w:p w14:paraId="68FDE64D" w14:textId="59E7B445" w:rsidR="001410E7" w:rsidRPr="00106EFB" w:rsidRDefault="00B54537" w:rsidP="001410E7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  <w:bCs/>
        </w:rPr>
        <w:t>THE COMPANY</w:t>
      </w:r>
      <w:r w:rsidR="001410E7" w:rsidRPr="00106EFB">
        <w:rPr>
          <w:rFonts w:cs="Arial"/>
          <w:b/>
          <w:bCs/>
        </w:rPr>
        <w:t xml:space="preserve"> REQUESTS FOR </w:t>
      </w:r>
      <w:del w:id="0" w:author="Author" w:date="2024-11-05T08:28:00Z">
        <w:r w:rsidR="001410E7" w:rsidRPr="00106EFB" w:rsidDel="00877CD0">
          <w:rPr>
            <w:rFonts w:cs="Arial"/>
            <w:b/>
            <w:bCs/>
          </w:rPr>
          <w:delText>STATEMENTS OF WORKS</w:delText>
        </w:r>
      </w:del>
      <w:ins w:id="1" w:author="Author" w:date="2024-11-05T08:28:00Z">
        <w:r w:rsidR="00877CD0">
          <w:rPr>
            <w:rFonts w:cs="Arial"/>
            <w:b/>
            <w:bCs/>
          </w:rPr>
          <w:t>TRANSMISSION EVALUATION</w:t>
        </w:r>
      </w:ins>
      <w:ins w:id="2" w:author="Author" w:date="2024-11-05T08:29:00Z">
        <w:r w:rsidR="00877CD0">
          <w:rPr>
            <w:rFonts w:cs="Arial"/>
            <w:b/>
            <w:bCs/>
          </w:rPr>
          <w:t>S</w:t>
        </w:r>
      </w:ins>
    </w:p>
    <w:p w14:paraId="6F79013F" w14:textId="77777777" w:rsidR="001410E7" w:rsidRPr="001410E7" w:rsidRDefault="001410E7" w:rsidP="001410E7">
      <w:pPr>
        <w:spacing w:after="0" w:line="240" w:lineRule="auto"/>
        <w:rPr>
          <w:rFonts w:cs="Arial"/>
          <w:color w:val="FF0000"/>
          <w:u w:val="single"/>
        </w:rPr>
      </w:pPr>
    </w:p>
    <w:p w14:paraId="1031AF99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5D2A2EA9" w14:textId="63A1BE25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3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4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1.1.1:</w:t>
      </w:r>
    </w:p>
    <w:p w14:paraId="364CFE6F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42C9B786" w14:textId="1BC2A983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5" w:author="Author" w:date="2024-11-05T08:29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6" w:author="Author" w:date="2024-11-05T08:29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1.1.1 shall contain the following information:</w:t>
      </w:r>
    </w:p>
    <w:p w14:paraId="4F92694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3EDE456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701859A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71334296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name of the Connection Site.</w:t>
      </w:r>
    </w:p>
    <w:p w14:paraId="568E713F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9B68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31FF6F88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F6693A4" w14:textId="77777777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>The capacity of the Power Station connecting to the User’s Distribution System.</w:t>
      </w:r>
    </w:p>
    <w:p w14:paraId="0D3ACF40" w14:textId="77777777" w:rsidR="001410E7" w:rsidRPr="00377FF3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42D8778" w14:textId="71197BD1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01B2C96F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42E65BB3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1A58BA99" w14:textId="77777777" w:rsidR="00A31BCE" w:rsidRPr="00B82FB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58FB3E85" w14:textId="79AFE746" w:rsidR="0042199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B82FBF">
        <w:rPr>
          <w:rFonts w:cs="Arial"/>
          <w:color w:val="000000"/>
        </w:rPr>
        <w:t>) of the concerns, reasons or technical requirements that this is seeking to address.</w:t>
      </w:r>
    </w:p>
    <w:p w14:paraId="399A6456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7307FFEB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14F1E1E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1E74BE7A" w14:textId="6506F028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7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8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1.1.2:</w:t>
      </w:r>
    </w:p>
    <w:p w14:paraId="7FBC1A72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6E4F763B" w14:textId="4C4CDC36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9" w:author="Author" w:date="2024-11-05T08:28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10" w:author="Author" w:date="2024-11-05T08:28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1.1.2 shall contain the following information:</w:t>
      </w:r>
    </w:p>
    <w:p w14:paraId="7977A825" w14:textId="77777777" w:rsidR="001410E7" w:rsidRPr="001410E7" w:rsidRDefault="001410E7" w:rsidP="001410E7">
      <w:pPr>
        <w:spacing w:after="0" w:line="240" w:lineRule="auto"/>
        <w:ind w:left="360"/>
        <w:rPr>
          <w:rFonts w:cs="Arial"/>
          <w:color w:val="000000"/>
        </w:rPr>
      </w:pPr>
    </w:p>
    <w:p w14:paraId="7E7A973D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4008EC7B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052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0B825952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2A95736" w14:textId="77777777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>The capacity of the Power Station connecting to the User’s Distribution System.</w:t>
      </w:r>
    </w:p>
    <w:p w14:paraId="558383D7" w14:textId="77777777" w:rsidR="001410E7" w:rsidRPr="00377FF3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A50D" w14:textId="58937AAA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2379A450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0CA15A92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251C4DC9" w14:textId="77777777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lastRenderedPageBreak/>
        <w:t>Confirmation whether the User has requested that the Enabling Works are to be greater in scope than the MITS Connection Works.</w:t>
      </w:r>
    </w:p>
    <w:p w14:paraId="49E0DB14" w14:textId="77777777" w:rsidR="00A31BCE" w:rsidRPr="007710FC" w:rsidRDefault="00A31BCE" w:rsidP="00A31BCE">
      <w:pPr>
        <w:tabs>
          <w:tab w:val="num" w:pos="1418"/>
        </w:tabs>
        <w:spacing w:after="0" w:line="240" w:lineRule="auto"/>
        <w:ind w:left="709"/>
        <w:rPr>
          <w:rFonts w:cs="Arial"/>
          <w:color w:val="000000"/>
        </w:rPr>
      </w:pPr>
    </w:p>
    <w:p w14:paraId="52417DE8" w14:textId="2CD5AC91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710FC">
        <w:rPr>
          <w:rFonts w:cs="Arial"/>
          <w:color w:val="000000"/>
        </w:rPr>
        <w:t>) of the concerns, reasons or technical requirements that this is seeking to address.</w:t>
      </w:r>
    </w:p>
    <w:p w14:paraId="35881FD9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423A9742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5CC98722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3A51FA1F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75F537C6" w14:textId="2AC4A347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11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12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1.1.3:</w:t>
      </w:r>
    </w:p>
    <w:p w14:paraId="5B698FD4" w14:textId="77777777" w:rsidR="001410E7" w:rsidRPr="001410E7" w:rsidRDefault="001410E7" w:rsidP="001410E7">
      <w:pPr>
        <w:tabs>
          <w:tab w:val="num" w:pos="0"/>
        </w:tabs>
        <w:spacing w:after="0" w:line="240" w:lineRule="auto"/>
        <w:rPr>
          <w:rFonts w:cs="Arial"/>
          <w:color w:val="000000"/>
        </w:rPr>
      </w:pPr>
    </w:p>
    <w:p w14:paraId="7BBF9D3E" w14:textId="5B0D6E6D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13" w:author="Author" w:date="2024-11-05T08:29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14" w:author="Author" w:date="2024-11-05T08:29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1.1.3 shall contain the following information:</w:t>
      </w:r>
    </w:p>
    <w:p w14:paraId="01003C94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0120A0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5BB48B7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8563EDC" w14:textId="78E6EDF2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5FB6501E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702C72B3" w14:textId="77777777" w:rsidR="00F958F1" w:rsidRPr="00F958F1" w:rsidRDefault="00F958F1" w:rsidP="00F958F1">
      <w:pPr>
        <w:spacing w:after="0" w:line="240" w:lineRule="auto"/>
        <w:ind w:left="709"/>
        <w:rPr>
          <w:rFonts w:cs="Arial"/>
          <w:b/>
          <w:color w:val="000000"/>
        </w:rPr>
      </w:pPr>
      <w:r w:rsidRPr="00F958F1">
        <w:rPr>
          <w:rFonts w:cs="Arial"/>
          <w:b/>
          <w:color w:val="000000"/>
        </w:rPr>
        <w:t>Connect and Manage Arrangements</w:t>
      </w:r>
    </w:p>
    <w:p w14:paraId="74393B21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529E55CD" w14:textId="77777777" w:rsidR="00F958F1" w:rsidRPr="0072662B" w:rsidRDefault="00F958F1" w:rsidP="00F958F1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1F4E7A35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20B309D7" w14:textId="4E4352A0" w:rsidR="00F958F1" w:rsidRDefault="00F958F1" w:rsidP="000521FC">
      <w:pPr>
        <w:numPr>
          <w:ilvl w:val="2"/>
          <w:numId w:val="18"/>
        </w:numPr>
        <w:tabs>
          <w:tab w:val="num" w:pos="1418"/>
          <w:tab w:val="left" w:pos="2694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2662B">
        <w:rPr>
          <w:rFonts w:cs="Arial"/>
          <w:color w:val="000000"/>
        </w:rPr>
        <w:t>) of the concerns, reasons or technical requirements that this is seeking to address.</w:t>
      </w:r>
    </w:p>
    <w:p w14:paraId="0F8D34A1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3728CED1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  <w:r>
        <w:rPr>
          <w:rFonts w:cs="Arial"/>
          <w:color w:val="000000"/>
        </w:rPr>
        <w:tab/>
      </w:r>
    </w:p>
    <w:p w14:paraId="339308F6" w14:textId="77777777" w:rsidR="00390296" w:rsidRPr="00390296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/>
        <w:rPr>
          <w:color w:val="000000"/>
        </w:rPr>
      </w:pPr>
      <w:r>
        <w:t>Confirmation that the above methodology is to be applied such that the Attributable Works provisions are</w:t>
      </w:r>
      <w:r w:rsidR="00602038">
        <w:t xml:space="preserve"> </w:t>
      </w:r>
      <w:r>
        <w:t>required.</w:t>
      </w:r>
    </w:p>
    <w:p w14:paraId="2ACB8176" w14:textId="77777777" w:rsidR="00FA6C87" w:rsidRPr="001410E7" w:rsidRDefault="00FA6C87">
      <w:pPr>
        <w:jc w:val="left"/>
        <w:rPr>
          <w:b/>
          <w:color w:val="000000"/>
        </w:rPr>
      </w:pPr>
    </w:p>
    <w:sectPr w:rsidR="00FA6C87" w:rsidRPr="001410E7">
      <w:footerReference w:type="default" r:id="rId10"/>
      <w:pgSz w:w="11906" w:h="16838" w:code="9"/>
      <w:pgMar w:top="1440" w:right="1559" w:bottom="1134" w:left="1701" w:header="1134" w:footer="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23E95" w14:textId="77777777" w:rsidR="003C3269" w:rsidRDefault="003C3269">
      <w:r>
        <w:separator/>
      </w:r>
    </w:p>
  </w:endnote>
  <w:endnote w:type="continuationSeparator" w:id="0">
    <w:p w14:paraId="58633381" w14:textId="77777777" w:rsidR="003C3269" w:rsidRDefault="003C3269">
      <w:r>
        <w:continuationSeparator/>
      </w:r>
    </w:p>
  </w:endnote>
  <w:endnote w:type="continuationNotice" w:id="1">
    <w:p w14:paraId="6E02775E" w14:textId="77777777" w:rsidR="003C3269" w:rsidRDefault="003C32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swang Logo">
    <w:altName w:val="Symbol"/>
    <w:panose1 w:val="00000000000000000000"/>
    <w:charset w:val="02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D70D1" w14:textId="249AB377" w:rsidR="00FA6C87" w:rsidRDefault="00FA6C87">
    <w:pPr>
      <w:pStyle w:val="Footer"/>
      <w:tabs>
        <w:tab w:val="center" w:pos="4395"/>
      </w:tabs>
      <w:spacing w:line="240" w:lineRule="auto"/>
      <w:ind w:right="360"/>
    </w:pPr>
    <w:r w:rsidRPr="007F45F1">
      <w:rPr>
        <w:rStyle w:val="PageNumber"/>
        <w:sz w:val="16"/>
      </w:rPr>
      <w:t xml:space="preserve">Version </w:t>
    </w:r>
    <w:r w:rsidR="00F0404A" w:rsidRPr="007F45F1">
      <w:rPr>
        <w:rStyle w:val="PageNumber"/>
        <w:sz w:val="16"/>
      </w:rPr>
      <w:t>7</w:t>
    </w:r>
    <w:r>
      <w:rPr>
        <w:rStyle w:val="PageNumber"/>
        <w:sz w:val="16"/>
      </w:rPr>
      <w:tab/>
      <w:t>Schedule 1</w:t>
    </w:r>
    <w:r w:rsidR="001410E7">
      <w:rPr>
        <w:rStyle w:val="PageNumber"/>
        <w:sz w:val="16"/>
      </w:rPr>
      <w:t>3</w:t>
    </w:r>
    <w:r>
      <w:rPr>
        <w:rStyle w:val="PageNumber"/>
        <w:sz w:val="16"/>
      </w:rPr>
      <w:t>-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6916C9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</w:r>
    <w:r w:rsidR="007F45F1">
      <w:t>25 April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4D7DB" w14:textId="77777777" w:rsidR="003C3269" w:rsidRDefault="003C3269">
      <w:r>
        <w:separator/>
      </w:r>
    </w:p>
  </w:footnote>
  <w:footnote w:type="continuationSeparator" w:id="0">
    <w:p w14:paraId="756D5557" w14:textId="77777777" w:rsidR="003C3269" w:rsidRDefault="003C3269">
      <w:r>
        <w:continuationSeparator/>
      </w:r>
    </w:p>
  </w:footnote>
  <w:footnote w:type="continuationNotice" w:id="1">
    <w:p w14:paraId="26D7B5A4" w14:textId="77777777" w:rsidR="003C3269" w:rsidRDefault="003C32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11F18"/>
    <w:multiLevelType w:val="multilevel"/>
    <w:tmpl w:val="E61AFB7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083A59"/>
    <w:multiLevelType w:val="multilevel"/>
    <w:tmpl w:val="47669918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1%2."/>
      <w:lvlJc w:val="left"/>
      <w:pPr>
        <w:tabs>
          <w:tab w:val="num" w:pos="864"/>
        </w:tabs>
        <w:ind w:left="864" w:hanging="864"/>
      </w:pPr>
    </w:lvl>
    <w:lvl w:ilvl="2">
      <w:start w:val="1"/>
      <w:numFmt w:val="decimal"/>
      <w:pStyle w:val="ListNumber2"/>
      <w:lvlText w:val="%1%2.%3"/>
      <w:lvlJc w:val="left"/>
      <w:pPr>
        <w:tabs>
          <w:tab w:val="num" w:pos="864"/>
        </w:tabs>
        <w:ind w:left="864" w:hanging="864"/>
      </w:pPr>
    </w:lvl>
    <w:lvl w:ilvl="3">
      <w:start w:val="1"/>
      <w:numFmt w:val="decimal"/>
      <w:pStyle w:val="ListNumber3"/>
      <w:lvlText w:val="%1%2.%3.%4"/>
      <w:lvlJc w:val="left"/>
      <w:pPr>
        <w:tabs>
          <w:tab w:val="num" w:pos="2160"/>
        </w:tabs>
        <w:ind w:left="2160" w:hanging="1296"/>
      </w:pPr>
    </w:lvl>
    <w:lvl w:ilvl="4">
      <w:start w:val="1"/>
      <w:numFmt w:val="decimal"/>
      <w:pStyle w:val="ListNumber4"/>
      <w:lvlText w:val="%1%2.%3.%4.%5"/>
      <w:lvlJc w:val="left"/>
      <w:pPr>
        <w:tabs>
          <w:tab w:val="num" w:pos="3240"/>
        </w:tabs>
        <w:ind w:left="2880" w:hanging="720"/>
      </w:pPr>
    </w:lvl>
    <w:lvl w:ilvl="5">
      <w:start w:val="1"/>
      <w:numFmt w:val="decimal"/>
      <w:pStyle w:val="ListNumber5"/>
      <w:lvlText w:val="%2.%3.%4.%5.%6"/>
      <w:lvlJc w:val="left"/>
      <w:pPr>
        <w:tabs>
          <w:tab w:val="num" w:pos="3240"/>
        </w:tabs>
        <w:ind w:left="2952" w:hanging="792"/>
      </w:pPr>
    </w:lvl>
    <w:lvl w:ilvl="6">
      <w:start w:val="1"/>
      <w:numFmt w:val="lowerRoman"/>
      <w:pStyle w:val="ListNumber6"/>
      <w:lvlText w:val="(%7)"/>
      <w:lvlJc w:val="left"/>
      <w:pPr>
        <w:tabs>
          <w:tab w:val="num" w:pos="3672"/>
        </w:tabs>
        <w:ind w:left="3384" w:hanging="432"/>
      </w:pPr>
    </w:lvl>
    <w:lvl w:ilvl="7">
      <w:start w:val="1"/>
      <w:numFmt w:val="lowerLetter"/>
      <w:pStyle w:val="ListNumber7"/>
      <w:lvlText w:val="(%8)"/>
      <w:lvlJc w:val="left"/>
      <w:pPr>
        <w:tabs>
          <w:tab w:val="num" w:pos="3384"/>
        </w:tabs>
        <w:ind w:left="3384" w:hanging="432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5863A86"/>
    <w:multiLevelType w:val="multilevel"/>
    <w:tmpl w:val="400205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7157CC7"/>
    <w:multiLevelType w:val="multilevel"/>
    <w:tmpl w:val="66B213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 w15:restartNumberingAfterBreak="0">
    <w:nsid w:val="2E0B212C"/>
    <w:multiLevelType w:val="multilevel"/>
    <w:tmpl w:val="81AC111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7A3999"/>
    <w:multiLevelType w:val="multilevel"/>
    <w:tmpl w:val="D354CD6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39621371"/>
    <w:multiLevelType w:val="hybridMultilevel"/>
    <w:tmpl w:val="A3DE2218"/>
    <w:lvl w:ilvl="0" w:tplc="161CAF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C74D43"/>
    <w:multiLevelType w:val="multilevel"/>
    <w:tmpl w:val="223A6000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Heading1"/>
      <w:lvlText w:val="%1%2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pStyle w:val="Heading2"/>
      <w:lvlText w:val="%1%2.%3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pStyle w:val="Heading3"/>
      <w:lvlText w:val="%1%2.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pStyle w:val="Heading4"/>
      <w:lvlText w:val="%1%2.%3.%4.%5"/>
      <w:lvlJc w:val="left"/>
      <w:pPr>
        <w:tabs>
          <w:tab w:val="num" w:pos="3240"/>
        </w:tabs>
        <w:ind w:left="2880" w:hanging="720"/>
      </w:pPr>
      <w:rPr>
        <w:b w:val="0"/>
        <w:i w:val="0"/>
      </w:rPr>
    </w:lvl>
    <w:lvl w:ilvl="5">
      <w:start w:val="1"/>
      <w:numFmt w:val="decimal"/>
      <w:pStyle w:val="Heading5"/>
      <w:lvlText w:val="%2.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lowerRoman"/>
      <w:pStyle w:val="Heading6"/>
      <w:lvlText w:val="(%7)"/>
      <w:lvlJc w:val="left"/>
      <w:pPr>
        <w:tabs>
          <w:tab w:val="num" w:pos="3600"/>
        </w:tabs>
        <w:ind w:left="3312" w:hanging="432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3312"/>
        </w:tabs>
        <w:ind w:left="3312" w:hanging="432"/>
      </w:p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0D6084C"/>
    <w:multiLevelType w:val="multilevel"/>
    <w:tmpl w:val="E3AAB6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8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1146249"/>
    <w:multiLevelType w:val="multilevel"/>
    <w:tmpl w:val="9D7AEC14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63931F9"/>
    <w:multiLevelType w:val="multilevel"/>
    <w:tmpl w:val="D6F04A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7344A93"/>
    <w:multiLevelType w:val="multilevel"/>
    <w:tmpl w:val="77BAA804"/>
    <w:lvl w:ilvl="0">
      <w:start w:val="1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4"/>
        </w:tabs>
        <w:ind w:left="904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7"/>
        </w:tabs>
        <w:ind w:left="17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76"/>
        </w:tabs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34"/>
        </w:tabs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83"/>
        </w:tabs>
        <w:ind w:left="38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92"/>
        </w:tabs>
        <w:ind w:left="4592" w:hanging="1800"/>
      </w:pPr>
      <w:rPr>
        <w:rFonts w:hint="default"/>
      </w:rPr>
    </w:lvl>
  </w:abstractNum>
  <w:abstractNum w:abstractNumId="12" w15:restartNumberingAfterBreak="0">
    <w:nsid w:val="4DE75CE4"/>
    <w:multiLevelType w:val="multilevel"/>
    <w:tmpl w:val="AEA09B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DFF7DD7"/>
    <w:multiLevelType w:val="multilevel"/>
    <w:tmpl w:val="66C4D0BA"/>
    <w:lvl w:ilvl="0">
      <w:start w:val="1"/>
      <w:numFmt w:val="none"/>
      <w:suff w:val="nothing"/>
      <w:lvlText w:val="%1"/>
      <w:lvlJc w:val="left"/>
      <w:pPr>
        <w:ind w:left="720" w:hanging="720"/>
      </w:pPr>
    </w:lvl>
    <w:lvl w:ilvl="1">
      <w:start w:val="1"/>
      <w:numFmt w:val="none"/>
      <w:pStyle w:val="RestartSchedules"/>
      <w:lvlText w:val="%1%2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lvlText w:val="%1%2%3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lvlText w:val="%1%2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lvlText w:val="%1%2%3.%4.%5"/>
      <w:lvlJc w:val="left"/>
      <w:pPr>
        <w:tabs>
          <w:tab w:val="num" w:pos="2880"/>
        </w:tabs>
        <w:ind w:left="2880" w:hanging="720"/>
      </w:pPr>
      <w:rPr>
        <w:b w:val="0"/>
        <w:i w:val="0"/>
      </w:rPr>
    </w:lvl>
    <w:lvl w:ilvl="5">
      <w:start w:val="1"/>
      <w:numFmt w:val="decimal"/>
      <w:lvlText w:val="%2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decimal"/>
      <w:lvlText w:val="%3.%4.%5.%6.%7"/>
      <w:lvlJc w:val="left"/>
      <w:pPr>
        <w:tabs>
          <w:tab w:val="num" w:pos="3960"/>
        </w:tabs>
        <w:ind w:left="3312" w:hanging="432"/>
      </w:pPr>
    </w:lvl>
    <w:lvl w:ilvl="7">
      <w:start w:val="1"/>
      <w:numFmt w:val="lowerRoman"/>
      <w:lvlText w:val="(%8)"/>
      <w:lvlJc w:val="left"/>
      <w:pPr>
        <w:tabs>
          <w:tab w:val="num" w:pos="3600"/>
        </w:tabs>
        <w:ind w:left="3312" w:hanging="432"/>
      </w:pPr>
    </w:lvl>
    <w:lvl w:ilvl="8">
      <w:start w:val="1"/>
      <w:numFmt w:val="lowerLetter"/>
      <w:lvlText w:val="(%9)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29C3E61"/>
    <w:multiLevelType w:val="multilevel"/>
    <w:tmpl w:val="E0F0EE3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C6B1947"/>
    <w:multiLevelType w:val="multilevel"/>
    <w:tmpl w:val="CE66DC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866356D"/>
    <w:multiLevelType w:val="multilevel"/>
    <w:tmpl w:val="AE08D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AAD1477"/>
    <w:multiLevelType w:val="hybridMultilevel"/>
    <w:tmpl w:val="812881CA"/>
    <w:lvl w:ilvl="0" w:tplc="2DF8EA3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FA25041"/>
    <w:multiLevelType w:val="multilevel"/>
    <w:tmpl w:val="43BE29C0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6191338">
    <w:abstractNumId w:val="1"/>
  </w:num>
  <w:num w:numId="2" w16cid:durableId="429857838">
    <w:abstractNumId w:val="13"/>
  </w:num>
  <w:num w:numId="3" w16cid:durableId="163860902">
    <w:abstractNumId w:val="7"/>
  </w:num>
  <w:num w:numId="4" w16cid:durableId="755246481">
    <w:abstractNumId w:val="14"/>
  </w:num>
  <w:num w:numId="5" w16cid:durableId="1848709131">
    <w:abstractNumId w:val="5"/>
  </w:num>
  <w:num w:numId="6" w16cid:durableId="1799185476">
    <w:abstractNumId w:val="9"/>
  </w:num>
  <w:num w:numId="7" w16cid:durableId="360711104">
    <w:abstractNumId w:val="16"/>
  </w:num>
  <w:num w:numId="8" w16cid:durableId="1899901640">
    <w:abstractNumId w:val="18"/>
  </w:num>
  <w:num w:numId="9" w16cid:durableId="1427387128">
    <w:abstractNumId w:val="3"/>
  </w:num>
  <w:num w:numId="10" w16cid:durableId="995494101">
    <w:abstractNumId w:val="10"/>
  </w:num>
  <w:num w:numId="11" w16cid:durableId="1884518383">
    <w:abstractNumId w:val="17"/>
  </w:num>
  <w:num w:numId="12" w16cid:durableId="1228763418">
    <w:abstractNumId w:val="4"/>
  </w:num>
  <w:num w:numId="13" w16cid:durableId="1638142377">
    <w:abstractNumId w:val="12"/>
  </w:num>
  <w:num w:numId="14" w16cid:durableId="138812428">
    <w:abstractNumId w:val="11"/>
  </w:num>
  <w:num w:numId="15" w16cid:durableId="685248343">
    <w:abstractNumId w:val="2"/>
  </w:num>
  <w:num w:numId="16" w16cid:durableId="1356734586">
    <w:abstractNumId w:val="0"/>
  </w:num>
  <w:num w:numId="17" w16cid:durableId="789277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5725380">
    <w:abstractNumId w:val="15"/>
  </w:num>
  <w:num w:numId="19" w16cid:durableId="464810700">
    <w:abstractNumId w:val="6"/>
  </w:num>
  <w:num w:numId="20" w16cid:durableId="31322252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embedSystemFont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ibGXyT9y7AZlCNCDhJw5gf55DEK4JpLDNprCKotS/4lawFLfMgbGW3/UVwxYub6DwZT1Xh7rscify8fhfD1bvw==" w:salt="YcTLayXXubTkCvMXNA2t3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BB"/>
    <w:rsid w:val="00027B1E"/>
    <w:rsid w:val="000312CA"/>
    <w:rsid w:val="000521FC"/>
    <w:rsid w:val="00067CD0"/>
    <w:rsid w:val="00081829"/>
    <w:rsid w:val="000A4776"/>
    <w:rsid w:val="000C5E14"/>
    <w:rsid w:val="00106EFB"/>
    <w:rsid w:val="001155CC"/>
    <w:rsid w:val="001410E7"/>
    <w:rsid w:val="001766CB"/>
    <w:rsid w:val="001B015B"/>
    <w:rsid w:val="001B0402"/>
    <w:rsid w:val="001B2512"/>
    <w:rsid w:val="001F67D5"/>
    <w:rsid w:val="001F6E85"/>
    <w:rsid w:val="00280E96"/>
    <w:rsid w:val="002930F0"/>
    <w:rsid w:val="0030205D"/>
    <w:rsid w:val="00347995"/>
    <w:rsid w:val="00377FF3"/>
    <w:rsid w:val="00390296"/>
    <w:rsid w:val="003C3269"/>
    <w:rsid w:val="003E4484"/>
    <w:rsid w:val="00400E9F"/>
    <w:rsid w:val="0042199F"/>
    <w:rsid w:val="00454EEF"/>
    <w:rsid w:val="00463174"/>
    <w:rsid w:val="00484214"/>
    <w:rsid w:val="004C61BB"/>
    <w:rsid w:val="004D06C1"/>
    <w:rsid w:val="004F2A50"/>
    <w:rsid w:val="004F7D00"/>
    <w:rsid w:val="005920F6"/>
    <w:rsid w:val="005F0ACD"/>
    <w:rsid w:val="00602038"/>
    <w:rsid w:val="00672319"/>
    <w:rsid w:val="006726C6"/>
    <w:rsid w:val="006916C9"/>
    <w:rsid w:val="006D0534"/>
    <w:rsid w:val="006F34F0"/>
    <w:rsid w:val="0072290B"/>
    <w:rsid w:val="00760A1E"/>
    <w:rsid w:val="00776C59"/>
    <w:rsid w:val="00795967"/>
    <w:rsid w:val="007C5622"/>
    <w:rsid w:val="007D511F"/>
    <w:rsid w:val="007F45F1"/>
    <w:rsid w:val="00861680"/>
    <w:rsid w:val="00877CD0"/>
    <w:rsid w:val="008A53EF"/>
    <w:rsid w:val="008F1A29"/>
    <w:rsid w:val="00977824"/>
    <w:rsid w:val="00980B79"/>
    <w:rsid w:val="009F3937"/>
    <w:rsid w:val="00A31BCE"/>
    <w:rsid w:val="00A53B11"/>
    <w:rsid w:val="00A56CC2"/>
    <w:rsid w:val="00A664FF"/>
    <w:rsid w:val="00A9733E"/>
    <w:rsid w:val="00AA3D13"/>
    <w:rsid w:val="00AB7F5D"/>
    <w:rsid w:val="00AC0D9A"/>
    <w:rsid w:val="00AE19EC"/>
    <w:rsid w:val="00B47F0D"/>
    <w:rsid w:val="00B54537"/>
    <w:rsid w:val="00B7055B"/>
    <w:rsid w:val="00B72EBE"/>
    <w:rsid w:val="00B76774"/>
    <w:rsid w:val="00B818F1"/>
    <w:rsid w:val="00BD51AE"/>
    <w:rsid w:val="00C01FA8"/>
    <w:rsid w:val="00C37D1A"/>
    <w:rsid w:val="00C83959"/>
    <w:rsid w:val="00CF3962"/>
    <w:rsid w:val="00CF3BCE"/>
    <w:rsid w:val="00D45C60"/>
    <w:rsid w:val="00D743DE"/>
    <w:rsid w:val="00DC41B6"/>
    <w:rsid w:val="00E55103"/>
    <w:rsid w:val="00EA47C2"/>
    <w:rsid w:val="00EE0CFA"/>
    <w:rsid w:val="00F0404A"/>
    <w:rsid w:val="00F05609"/>
    <w:rsid w:val="00F5230F"/>
    <w:rsid w:val="00F80AC0"/>
    <w:rsid w:val="00F958F1"/>
    <w:rsid w:val="00FA6C87"/>
    <w:rsid w:val="00FC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69BF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 w:line="300" w:lineRule="atLeast"/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qFormat/>
    <w:pPr>
      <w:numPr>
        <w:ilvl w:val="1"/>
        <w:numId w:val="3"/>
      </w:numPr>
      <w:tabs>
        <w:tab w:val="left" w:pos="720"/>
      </w:tabs>
      <w:outlineLvl w:val="0"/>
    </w:pPr>
    <w:rPr>
      <w:kern w:val="28"/>
    </w:rPr>
  </w:style>
  <w:style w:type="paragraph" w:styleId="Heading2">
    <w:name w:val="heading 2"/>
    <w:basedOn w:val="Normal"/>
    <w:qFormat/>
    <w:pPr>
      <w:numPr>
        <w:ilvl w:val="2"/>
        <w:numId w:val="3"/>
      </w:numPr>
      <w:tabs>
        <w:tab w:val="left" w:pos="720"/>
      </w:tabs>
      <w:outlineLvl w:val="1"/>
    </w:pPr>
  </w:style>
  <w:style w:type="paragraph" w:styleId="Heading3">
    <w:name w:val="heading 3"/>
    <w:basedOn w:val="Normal"/>
    <w:qFormat/>
    <w:pPr>
      <w:numPr>
        <w:ilvl w:val="3"/>
        <w:numId w:val="3"/>
      </w:numPr>
      <w:tabs>
        <w:tab w:val="left" w:pos="1584"/>
      </w:tabs>
      <w:outlineLvl w:val="2"/>
    </w:pPr>
  </w:style>
  <w:style w:type="paragraph" w:styleId="Heading4">
    <w:name w:val="heading 4"/>
    <w:basedOn w:val="Normal"/>
    <w:qFormat/>
    <w:pPr>
      <w:numPr>
        <w:ilvl w:val="4"/>
        <w:numId w:val="3"/>
      </w:numPr>
      <w:tabs>
        <w:tab w:val="left" w:pos="2707"/>
      </w:tabs>
      <w:outlineLvl w:val="3"/>
    </w:pPr>
  </w:style>
  <w:style w:type="paragraph" w:styleId="Heading5">
    <w:name w:val="heading 5"/>
    <w:basedOn w:val="Normal"/>
    <w:qFormat/>
    <w:pPr>
      <w:numPr>
        <w:ilvl w:val="5"/>
        <w:numId w:val="3"/>
      </w:numPr>
      <w:tabs>
        <w:tab w:val="left" w:pos="2700"/>
      </w:tabs>
      <w:outlineLvl w:val="4"/>
    </w:pPr>
  </w:style>
  <w:style w:type="paragraph" w:styleId="Heading6">
    <w:name w:val="heading 6"/>
    <w:basedOn w:val="Normal"/>
    <w:qFormat/>
    <w:pPr>
      <w:numPr>
        <w:ilvl w:val="6"/>
        <w:numId w:val="3"/>
      </w:numPr>
      <w:tabs>
        <w:tab w:val="left" w:pos="3168"/>
      </w:tabs>
      <w:outlineLvl w:val="5"/>
    </w:pPr>
  </w:style>
  <w:style w:type="paragraph" w:styleId="Heading7">
    <w:name w:val="heading 7"/>
    <w:basedOn w:val="Normal"/>
    <w:qFormat/>
    <w:pPr>
      <w:numPr>
        <w:ilvl w:val="7"/>
        <w:numId w:val="3"/>
      </w:numPr>
      <w:tabs>
        <w:tab w:val="left" w:pos="3168"/>
      </w:tabs>
      <w:outlineLvl w:val="6"/>
    </w:pPr>
  </w:style>
  <w:style w:type="paragraph" w:styleId="Heading8">
    <w:name w:val="heading 8"/>
    <w:basedOn w:val="Normal"/>
    <w:next w:val="Normal"/>
    <w:qFormat/>
    <w:pPr>
      <w:keepLines/>
      <w:outlineLvl w:val="7"/>
    </w:pPr>
    <w:rPr>
      <w:i/>
    </w:rPr>
  </w:style>
  <w:style w:type="paragraph" w:styleId="Heading9">
    <w:name w:val="heading 9"/>
    <w:aliases w:val="Heading 9 (defunct)"/>
    <w:basedOn w:val="Normal"/>
    <w:next w:val="Normal"/>
    <w:qFormat/>
    <w:pPr>
      <w:keepLines/>
      <w:ind w:left="720" w:hanging="72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styleId="BodyText2">
    <w:name w:val="Body Text 2"/>
    <w:basedOn w:val="Normal"/>
    <w:pPr>
      <w:ind w:left="15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pPr>
      <w:tabs>
        <w:tab w:val="right" w:pos="8505"/>
      </w:tabs>
    </w:pPr>
    <w:rPr>
      <w:sz w:val="16"/>
    </w:rPr>
  </w:style>
  <w:style w:type="character" w:styleId="PageNumber">
    <w:name w:val="page number"/>
    <w:rPr>
      <w:rFonts w:ascii="Arial" w:hAnsi="Arial"/>
      <w:sz w:val="20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3">
    <w:name w:val="Body Text 3"/>
    <w:basedOn w:val="Normal"/>
    <w:pPr>
      <w:ind w:left="2700"/>
    </w:pPr>
  </w:style>
  <w:style w:type="paragraph" w:styleId="BodyTextFirstIndent">
    <w:name w:val="Body Text First Indent"/>
    <w:basedOn w:val="BodyText"/>
    <w:pPr>
      <w:spacing w:line="360" w:lineRule="auto"/>
      <w:ind w:left="0" w:firstLine="210"/>
    </w:pPr>
  </w:style>
  <w:style w:type="paragraph" w:customStyle="1" w:styleId="BodyText4">
    <w:name w:val="Body Text 4"/>
    <w:basedOn w:val="BodyTextFirstIndent"/>
    <w:pPr>
      <w:ind w:left="3168" w:firstLine="0"/>
    </w:pPr>
  </w:style>
  <w:style w:type="paragraph" w:customStyle="1" w:styleId="Schedule">
    <w:name w:val="Schedule"/>
    <w:basedOn w:val="Normal"/>
    <w:next w:val="ScheduleTitle"/>
    <w:pPr>
      <w:pageBreakBefore/>
      <w:jc w:val="center"/>
    </w:pPr>
    <w:rPr>
      <w:b/>
      <w:caps/>
    </w:rPr>
  </w:style>
  <w:style w:type="paragraph" w:customStyle="1" w:styleId="ScheduleTitle">
    <w:name w:val="Schedule Title"/>
    <w:basedOn w:val="Normal"/>
    <w:next w:val="SchedulePageTitle"/>
    <w:pPr>
      <w:jc w:val="center"/>
    </w:pPr>
    <w:rPr>
      <w:b/>
    </w:rPr>
  </w:style>
  <w:style w:type="paragraph" w:customStyle="1" w:styleId="SchedulePageTitle">
    <w:name w:val="Schedule Page Title"/>
    <w:basedOn w:val="ScheduleTitle"/>
    <w:next w:val="Schedule1"/>
    <w:pPr>
      <w:ind w:left="720" w:hanging="720"/>
      <w:outlineLvl w:val="0"/>
    </w:pPr>
  </w:style>
  <w:style w:type="paragraph" w:customStyle="1" w:styleId="Schedule1">
    <w:name w:val="Schedule 1"/>
    <w:basedOn w:val="Heading1"/>
    <w:pPr>
      <w:numPr>
        <w:ilvl w:val="0"/>
        <w:numId w:val="0"/>
      </w:numPr>
      <w:ind w:left="720" w:hanging="720"/>
      <w:outlineLvl w:val="2"/>
    </w:pPr>
  </w:style>
  <w:style w:type="paragraph" w:customStyle="1" w:styleId="Contents">
    <w:name w:val="Contents"/>
    <w:basedOn w:val="Normal"/>
    <w:next w:val="Normal"/>
    <w:pPr>
      <w:spacing w:after="480" w:line="240" w:lineRule="auto"/>
      <w:outlineLvl w:val="0"/>
    </w:pPr>
    <w:rPr>
      <w:sz w:val="40"/>
    </w:rPr>
  </w:style>
  <w:style w:type="paragraph" w:styleId="ListBullet">
    <w:name w:val="List Bullet"/>
    <w:basedOn w:val="Normal"/>
    <w:autoRedefine/>
    <w:pPr>
      <w:tabs>
        <w:tab w:val="num" w:pos="900"/>
      </w:tabs>
      <w:ind w:left="900" w:hanging="900"/>
    </w:pPr>
  </w:style>
  <w:style w:type="paragraph" w:customStyle="1" w:styleId="Schedule2">
    <w:name w:val="Schedule 2"/>
    <w:basedOn w:val="Heading2"/>
    <w:pPr>
      <w:numPr>
        <w:ilvl w:val="0"/>
        <w:numId w:val="0"/>
      </w:numPr>
      <w:ind w:left="720" w:hanging="720"/>
      <w:outlineLvl w:val="3"/>
    </w:pPr>
  </w:style>
  <w:style w:type="paragraph" w:customStyle="1" w:styleId="Schedule3">
    <w:name w:val="Schedule 3"/>
    <w:basedOn w:val="Heading3"/>
    <w:pPr>
      <w:numPr>
        <w:ilvl w:val="0"/>
        <w:numId w:val="0"/>
      </w:numPr>
      <w:ind w:left="1584" w:hanging="864"/>
      <w:outlineLvl w:val="4"/>
    </w:pPr>
  </w:style>
  <w:style w:type="paragraph" w:customStyle="1" w:styleId="Schedule4">
    <w:name w:val="Schedule 4"/>
    <w:basedOn w:val="Heading4"/>
    <w:pPr>
      <w:numPr>
        <w:ilvl w:val="0"/>
        <w:numId w:val="0"/>
      </w:numPr>
      <w:ind w:left="2707" w:hanging="1123"/>
      <w:outlineLvl w:val="5"/>
    </w:pPr>
  </w:style>
  <w:style w:type="paragraph" w:customStyle="1" w:styleId="Schedule5">
    <w:name w:val="Schedule 5"/>
    <w:basedOn w:val="Heading5"/>
    <w:pPr>
      <w:numPr>
        <w:ilvl w:val="0"/>
        <w:numId w:val="0"/>
      </w:numPr>
      <w:ind w:left="2707" w:hanging="1123"/>
      <w:outlineLvl w:val="6"/>
    </w:pPr>
  </w:style>
  <w:style w:type="paragraph" w:styleId="TOC2">
    <w:name w:val="toc 2"/>
    <w:basedOn w:val="Normal"/>
    <w:next w:val="Normal"/>
    <w:autoRedefine/>
    <w:semiHidden/>
    <w:pPr>
      <w:tabs>
        <w:tab w:val="left" w:pos="720"/>
        <w:tab w:val="right" w:pos="8505"/>
      </w:tabs>
      <w:spacing w:before="240" w:after="0" w:line="240" w:lineRule="exact"/>
      <w:ind w:left="720" w:hanging="720"/>
    </w:pPr>
    <w:rPr>
      <w:caps/>
      <w:noProof/>
    </w:rPr>
  </w:style>
  <w:style w:type="paragraph" w:customStyle="1" w:styleId="Schedule6">
    <w:name w:val="Schedule 6"/>
    <w:basedOn w:val="Heading6"/>
    <w:pPr>
      <w:numPr>
        <w:ilvl w:val="0"/>
        <w:numId w:val="0"/>
      </w:numPr>
      <w:ind w:left="3168" w:hanging="461"/>
      <w:outlineLvl w:val="7"/>
    </w:pPr>
  </w:style>
  <w:style w:type="paragraph" w:customStyle="1" w:styleId="Schedule7">
    <w:name w:val="Schedule 7"/>
    <w:basedOn w:val="Heading7"/>
    <w:pPr>
      <w:numPr>
        <w:ilvl w:val="0"/>
        <w:numId w:val="0"/>
      </w:numPr>
      <w:ind w:left="3168" w:hanging="461"/>
      <w:outlineLvl w:val="8"/>
    </w:pPr>
  </w:style>
  <w:style w:type="paragraph" w:styleId="TOC1">
    <w:name w:val="toc 1"/>
    <w:basedOn w:val="Normal"/>
    <w:next w:val="Normal"/>
    <w:autoRedefine/>
    <w:semiHidden/>
    <w:pPr>
      <w:tabs>
        <w:tab w:val="left" w:pos="720"/>
        <w:tab w:val="right" w:leader="underscore" w:pos="8505"/>
      </w:tabs>
      <w:spacing w:before="240" w:after="0" w:line="240" w:lineRule="auto"/>
      <w:ind w:left="720" w:hanging="720"/>
    </w:pPr>
    <w:rPr>
      <w:caps/>
      <w:noProof/>
    </w:rPr>
  </w:style>
  <w:style w:type="paragraph" w:styleId="TOC3">
    <w:name w:val="toc 3"/>
    <w:basedOn w:val="Normal"/>
    <w:next w:val="Normal"/>
    <w:autoRedefine/>
    <w:semiHidden/>
    <w:pPr>
      <w:tabs>
        <w:tab w:val="right" w:pos="8505"/>
      </w:tabs>
      <w:spacing w:after="0" w:line="240" w:lineRule="exact"/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underscore" w:pos="8505"/>
      </w:tabs>
      <w:spacing w:after="0" w:line="240" w:lineRule="exact"/>
      <w:ind w:left="720"/>
    </w:pPr>
  </w:style>
  <w:style w:type="paragraph" w:styleId="TOC5">
    <w:name w:val="toc 5"/>
    <w:basedOn w:val="TOC1"/>
    <w:next w:val="Normal"/>
    <w:autoRedefine/>
    <w:semiHidden/>
  </w:style>
  <w:style w:type="paragraph" w:styleId="TOC6">
    <w:name w:val="toc 6"/>
    <w:basedOn w:val="TOC7"/>
    <w:next w:val="Normal"/>
    <w:autoRedefine/>
    <w:semiHidden/>
  </w:style>
  <w:style w:type="paragraph" w:styleId="TOC7">
    <w:name w:val="toc 7"/>
    <w:basedOn w:val="Normal"/>
    <w:next w:val="Normal"/>
    <w:autoRedefine/>
    <w:semiHidden/>
    <w:pPr>
      <w:tabs>
        <w:tab w:val="left" w:pos="1440"/>
        <w:tab w:val="left" w:pos="1680"/>
        <w:tab w:val="right" w:pos="8505"/>
      </w:tabs>
      <w:spacing w:after="0" w:line="240" w:lineRule="auto"/>
      <w:ind w:left="1440" w:hanging="720"/>
    </w:pPr>
    <w:rPr>
      <w:noProof/>
    </w:r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rPr>
      <w:rFonts w:cs="Arial"/>
      <w:snapToGrid w:val="0"/>
    </w:rPr>
  </w:style>
  <w:style w:type="paragraph" w:customStyle="1" w:styleId="Restart">
    <w:name w:val="Restart"/>
    <w:basedOn w:val="Heading1"/>
    <w:next w:val="Heading1"/>
    <w:pPr>
      <w:numPr>
        <w:ilvl w:val="0"/>
        <w:numId w:val="0"/>
      </w:numPr>
      <w:spacing w:after="0" w:line="14" w:lineRule="exact"/>
    </w:pPr>
    <w:rPr>
      <w:b/>
      <w:caps/>
    </w:rPr>
  </w:style>
  <w:style w:type="paragraph" w:styleId="ListNumber">
    <w:name w:val="List Number"/>
    <w:basedOn w:val="Normal"/>
    <w:pPr>
      <w:tabs>
        <w:tab w:val="num" w:pos="900"/>
      </w:tabs>
      <w:ind w:left="907" w:hanging="907"/>
      <w:outlineLvl w:val="1"/>
    </w:pPr>
  </w:style>
  <w:style w:type="paragraph" w:styleId="ListNumber2">
    <w:name w:val="List Number 2"/>
    <w:basedOn w:val="Normal"/>
    <w:pPr>
      <w:numPr>
        <w:ilvl w:val="2"/>
        <w:numId w:val="1"/>
      </w:numPr>
      <w:tabs>
        <w:tab w:val="clear" w:pos="864"/>
        <w:tab w:val="num" w:pos="720"/>
      </w:tabs>
      <w:ind w:left="720" w:hanging="720"/>
      <w:outlineLvl w:val="2"/>
    </w:pPr>
  </w:style>
  <w:style w:type="paragraph" w:styleId="ListNumber3">
    <w:name w:val="List Number 3"/>
    <w:basedOn w:val="Normal"/>
    <w:pPr>
      <w:numPr>
        <w:ilvl w:val="3"/>
        <w:numId w:val="1"/>
      </w:numPr>
      <w:tabs>
        <w:tab w:val="clear" w:pos="2160"/>
        <w:tab w:val="left" w:pos="1584"/>
      </w:tabs>
      <w:ind w:left="1584" w:hanging="864"/>
      <w:outlineLvl w:val="3"/>
    </w:pPr>
  </w:style>
  <w:style w:type="paragraph" w:styleId="ListNumber4">
    <w:name w:val="List Number 4"/>
    <w:basedOn w:val="Normal"/>
    <w:pPr>
      <w:numPr>
        <w:ilvl w:val="4"/>
        <w:numId w:val="1"/>
      </w:numPr>
      <w:tabs>
        <w:tab w:val="clear" w:pos="3240"/>
        <w:tab w:val="num" w:pos="2700"/>
      </w:tabs>
      <w:ind w:left="2707" w:hanging="1123"/>
      <w:outlineLvl w:val="4"/>
    </w:pPr>
  </w:style>
  <w:style w:type="paragraph" w:styleId="ListNumber5">
    <w:name w:val="List Number 5"/>
    <w:basedOn w:val="Normal"/>
    <w:pPr>
      <w:numPr>
        <w:ilvl w:val="5"/>
        <w:numId w:val="1"/>
      </w:numPr>
      <w:tabs>
        <w:tab w:val="clear" w:pos="3240"/>
        <w:tab w:val="num" w:pos="2700"/>
      </w:tabs>
      <w:ind w:left="2707" w:hanging="1123"/>
      <w:outlineLvl w:val="5"/>
    </w:pPr>
  </w:style>
  <w:style w:type="paragraph" w:customStyle="1" w:styleId="ListNumber6">
    <w:name w:val="List Number 6"/>
    <w:basedOn w:val="ListNumber5"/>
    <w:pPr>
      <w:numPr>
        <w:ilvl w:val="6"/>
      </w:numPr>
      <w:tabs>
        <w:tab w:val="clear" w:pos="3672"/>
        <w:tab w:val="num" w:pos="3150"/>
      </w:tabs>
      <w:ind w:left="3168" w:hanging="461"/>
      <w:outlineLvl w:val="6"/>
    </w:pPr>
  </w:style>
  <w:style w:type="paragraph" w:customStyle="1" w:styleId="ListNumber7">
    <w:name w:val="List Number 7"/>
    <w:basedOn w:val="ListNumber6"/>
    <w:pPr>
      <w:numPr>
        <w:ilvl w:val="7"/>
      </w:numPr>
      <w:tabs>
        <w:tab w:val="clear" w:pos="3384"/>
        <w:tab w:val="num" w:pos="3150"/>
      </w:tabs>
      <w:ind w:left="3168" w:hanging="461"/>
      <w:outlineLvl w:val="7"/>
    </w:pPr>
  </w:style>
  <w:style w:type="paragraph" w:customStyle="1" w:styleId="ListNumber1">
    <w:name w:val="List Number 1"/>
    <w:basedOn w:val="ListNumber"/>
    <w:pPr>
      <w:tabs>
        <w:tab w:val="clear" w:pos="900"/>
        <w:tab w:val="num" w:pos="720"/>
      </w:tabs>
      <w:ind w:left="720" w:hanging="720"/>
    </w:pPr>
  </w:style>
  <w:style w:type="paragraph" w:customStyle="1" w:styleId="TOCLevel2">
    <w:name w:val="TOC Level 2"/>
    <w:basedOn w:val="Heading2"/>
    <w:next w:val="Heading2"/>
    <w:pPr>
      <w:keepNext/>
    </w:pPr>
    <w:rPr>
      <w:b/>
    </w:rPr>
  </w:style>
  <w:style w:type="paragraph" w:customStyle="1" w:styleId="TOCLevel1">
    <w:name w:val="TOC Level 1"/>
    <w:basedOn w:val="Heading1"/>
    <w:next w:val="TOCLevel2"/>
    <w:pPr>
      <w:keepNext/>
      <w:tabs>
        <w:tab w:val="num" w:pos="720"/>
      </w:tabs>
    </w:pPr>
    <w:rPr>
      <w:b/>
      <w:caps/>
    </w:rPr>
  </w:style>
  <w:style w:type="paragraph" w:customStyle="1" w:styleId="TOCLevel3">
    <w:name w:val="TOC Level 3"/>
    <w:basedOn w:val="Heading3"/>
    <w:next w:val="Heading3"/>
    <w:pPr>
      <w:keepNext/>
    </w:pPr>
    <w:rPr>
      <w:b/>
    </w:rPr>
  </w:style>
  <w:style w:type="paragraph" w:customStyle="1" w:styleId="TOCLevel4">
    <w:name w:val="TOC Level 4"/>
    <w:basedOn w:val="Heading4"/>
    <w:next w:val="Heading4"/>
    <w:pPr>
      <w:keepNext/>
    </w:pPr>
    <w:rPr>
      <w:b/>
    </w:rPr>
  </w:style>
  <w:style w:type="paragraph" w:customStyle="1" w:styleId="TOCSchedule1">
    <w:name w:val="TOC Schedule 1"/>
    <w:basedOn w:val="Schedule1"/>
    <w:next w:val="TOCSchedule2"/>
    <w:pPr>
      <w:keepNext/>
    </w:pPr>
    <w:rPr>
      <w:b/>
      <w:caps/>
    </w:rPr>
  </w:style>
  <w:style w:type="paragraph" w:customStyle="1" w:styleId="TOCSchedule2">
    <w:name w:val="TOC Schedule 2"/>
    <w:basedOn w:val="Schedule2"/>
    <w:next w:val="Schedule2"/>
    <w:pPr>
      <w:keepNext/>
    </w:pPr>
    <w:rPr>
      <w:b/>
    </w:rPr>
  </w:style>
  <w:style w:type="paragraph" w:customStyle="1" w:styleId="TOCSchedule3">
    <w:name w:val="TOC Schedule 3"/>
    <w:basedOn w:val="Schedule3"/>
    <w:next w:val="Schedule3"/>
    <w:pPr>
      <w:keepNext/>
      <w:ind w:left="0" w:firstLine="0"/>
    </w:pPr>
    <w:rPr>
      <w:b/>
    </w:rPr>
  </w:style>
  <w:style w:type="paragraph" w:customStyle="1" w:styleId="TOCSchedule4">
    <w:name w:val="TOC Schedule 4"/>
    <w:basedOn w:val="Schedule4"/>
    <w:next w:val="Schedule4"/>
    <w:pPr>
      <w:keepNext/>
    </w:pPr>
    <w:rPr>
      <w:b/>
    </w:rPr>
  </w:style>
  <w:style w:type="paragraph" w:customStyle="1" w:styleId="LetterRefs2">
    <w:name w:val="LetterRefs2"/>
    <w:basedOn w:val="Normal"/>
    <w:pPr>
      <w:tabs>
        <w:tab w:val="left" w:pos="1132"/>
      </w:tabs>
      <w:spacing w:after="0" w:line="170" w:lineRule="atLeast"/>
    </w:pPr>
    <w:rPr>
      <w:sz w:val="16"/>
    </w:rPr>
  </w:style>
  <w:style w:type="paragraph" w:customStyle="1" w:styleId="col1Definition">
    <w:name w:val="col1Definition"/>
    <w:basedOn w:val="Definition"/>
    <w:pPr>
      <w:tabs>
        <w:tab w:val="clear" w:pos="4680"/>
      </w:tabs>
      <w:ind w:left="720" w:firstLine="0"/>
    </w:pPr>
  </w:style>
  <w:style w:type="paragraph" w:customStyle="1" w:styleId="Definition">
    <w:name w:val="Definition"/>
    <w:basedOn w:val="Normal"/>
    <w:pPr>
      <w:tabs>
        <w:tab w:val="left" w:pos="4680"/>
      </w:tabs>
      <w:ind w:left="4680" w:hanging="3960"/>
    </w:pPr>
    <w:rPr>
      <w:b/>
    </w:rPr>
  </w:style>
  <w:style w:type="paragraph" w:styleId="ListBullet2">
    <w:name w:val="List Bullet 2"/>
    <w:basedOn w:val="Normal"/>
    <w:autoRedefine/>
    <w:pPr>
      <w:tabs>
        <w:tab w:val="num" w:pos="1800"/>
      </w:tabs>
      <w:ind w:left="1800" w:hanging="900"/>
    </w:pPr>
  </w:style>
  <w:style w:type="paragraph" w:customStyle="1" w:styleId="PartyDetail">
    <w:name w:val="Party Detail"/>
    <w:basedOn w:val="Normal"/>
    <w:pPr>
      <w:spacing w:after="0" w:line="240" w:lineRule="auto"/>
    </w:pPr>
    <w:rPr>
      <w:caps/>
    </w:rPr>
  </w:style>
  <w:style w:type="paragraph" w:customStyle="1" w:styleId="LetterRefs">
    <w:name w:val="LetterRefs"/>
    <w:basedOn w:val="Normal"/>
    <w:pPr>
      <w:tabs>
        <w:tab w:val="left" w:pos="1132"/>
      </w:tabs>
      <w:spacing w:before="40" w:after="0" w:line="240" w:lineRule="auto"/>
      <w:jc w:val="left"/>
    </w:pPr>
    <w:rPr>
      <w:b/>
      <w:sz w:val="16"/>
    </w:rPr>
  </w:style>
  <w:style w:type="paragraph" w:customStyle="1" w:styleId="frtAddress">
    <w:name w:val="frtAddress"/>
    <w:basedOn w:val="Normal"/>
    <w:pPr>
      <w:jc w:val="center"/>
    </w:pPr>
  </w:style>
  <w:style w:type="paragraph" w:customStyle="1" w:styleId="frtEmail">
    <w:name w:val="frtEmail"/>
    <w:basedOn w:val="Normal"/>
    <w:pPr>
      <w:jc w:val="center"/>
    </w:pPr>
  </w:style>
  <w:style w:type="paragraph" w:customStyle="1" w:styleId="frtRef">
    <w:name w:val="frtRef"/>
    <w:basedOn w:val="Normal"/>
    <w:pPr>
      <w:jc w:val="center"/>
    </w:pPr>
  </w:style>
  <w:style w:type="paragraph" w:customStyle="1" w:styleId="BackSheet1">
    <w:name w:val="BackSheet1"/>
    <w:basedOn w:val="Normal"/>
    <w:pPr>
      <w:tabs>
        <w:tab w:val="right" w:pos="4708"/>
      </w:tabs>
      <w:spacing w:after="0"/>
    </w:pPr>
    <w:rPr>
      <w:b/>
      <w:snapToGrid w:val="0"/>
    </w:rPr>
  </w:style>
  <w:style w:type="paragraph" w:customStyle="1" w:styleId="Backsheet2">
    <w:name w:val="Backsheet2"/>
    <w:basedOn w:val="Normal"/>
    <w:pPr>
      <w:pBdr>
        <w:top w:val="double" w:sz="4" w:space="12" w:color="auto"/>
        <w:bottom w:val="double" w:sz="4" w:space="12" w:color="auto"/>
      </w:pBd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before="240"/>
      <w:jc w:val="center"/>
    </w:pPr>
    <w:rPr>
      <w:b/>
      <w:caps/>
      <w:snapToGrid w:val="0"/>
    </w:rPr>
  </w:style>
  <w:style w:type="paragraph" w:customStyle="1" w:styleId="Backsheet3">
    <w:name w:val="Backsheet3"/>
    <w:basedOn w:val="Normal"/>
    <w:pP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after="0"/>
      <w:jc w:val="center"/>
    </w:pPr>
    <w:rPr>
      <w:snapToGrid w:val="0"/>
    </w:rPr>
  </w:style>
  <w:style w:type="paragraph" w:customStyle="1" w:styleId="NormalS">
    <w:name w:val="NormalS"/>
    <w:basedOn w:val="Normal"/>
    <w:pPr>
      <w:spacing w:after="0"/>
    </w:pPr>
  </w:style>
  <w:style w:type="paragraph" w:customStyle="1" w:styleId="FrtCounterPart">
    <w:name w:val="FrtCounterPart"/>
    <w:basedOn w:val="NormalS"/>
    <w:rPr>
      <w:b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pPr>
      <w:spacing w:after="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customStyle="1" w:styleId="col2Definition">
    <w:name w:val="col2Definition"/>
    <w:basedOn w:val="Definition"/>
    <w:pPr>
      <w:tabs>
        <w:tab w:val="clear" w:pos="4680"/>
      </w:tabs>
      <w:ind w:left="0" w:firstLine="0"/>
    </w:pPr>
    <w:rPr>
      <w:b w:val="0"/>
    </w:rPr>
  </w:style>
  <w:style w:type="paragraph" w:customStyle="1" w:styleId="FrontNormal">
    <w:name w:val="FrontNormal"/>
    <w:basedOn w:val="Normal"/>
    <w:pPr>
      <w:pBdr>
        <w:bottom w:val="single" w:sz="8" w:space="1" w:color="auto"/>
      </w:pBdr>
      <w:tabs>
        <w:tab w:val="right" w:pos="7290"/>
      </w:tabs>
      <w:ind w:left="1620" w:right="1736"/>
    </w:pPr>
    <w:rPr>
      <w:b/>
    </w:rPr>
  </w:style>
  <w:style w:type="paragraph" w:customStyle="1" w:styleId="TableHeading2">
    <w:name w:val="Table Heading 2"/>
    <w:basedOn w:val="Heading2"/>
    <w:pPr>
      <w:numPr>
        <w:ilvl w:val="0"/>
        <w:numId w:val="0"/>
      </w:numPr>
      <w:tabs>
        <w:tab w:val="clear" w:pos="720"/>
        <w:tab w:val="num" w:pos="1080"/>
      </w:tabs>
      <w:ind w:left="1080" w:hanging="864"/>
    </w:pPr>
  </w:style>
  <w:style w:type="paragraph" w:customStyle="1" w:styleId="RestartSchedules">
    <w:name w:val="Restart Schedules"/>
    <w:basedOn w:val="Restart"/>
    <w:next w:val="Schedule1"/>
    <w:pPr>
      <w:numPr>
        <w:ilvl w:val="1"/>
        <w:numId w:val="2"/>
      </w:numPr>
      <w:outlineLvl w:val="1"/>
    </w:pPr>
  </w:style>
  <w:style w:type="paragraph" w:customStyle="1" w:styleId="ScheduleDot">
    <w:name w:val="Schedule Dot"/>
    <w:basedOn w:val="Schedule"/>
    <w:next w:val="ScheduleTitle"/>
  </w:style>
  <w:style w:type="paragraph" w:customStyle="1" w:styleId="SubScheduleDot">
    <w:name w:val="Sub Schedule Dot"/>
    <w:basedOn w:val="ScheduleDot"/>
    <w:next w:val="SubScheduleTitle"/>
  </w:style>
  <w:style w:type="paragraph" w:customStyle="1" w:styleId="SubScheduleTitle">
    <w:name w:val="Sub Schedule Title"/>
    <w:basedOn w:val="ScheduleTitle"/>
    <w:next w:val="SubSchedulePageTitle"/>
  </w:style>
  <w:style w:type="paragraph" w:customStyle="1" w:styleId="SubSchedulePageTitle">
    <w:name w:val="Sub Schedule Page Title"/>
    <w:basedOn w:val="SchedulePageTitle"/>
    <w:next w:val="Schedule1"/>
  </w:style>
  <w:style w:type="paragraph" w:customStyle="1" w:styleId="SubSchedule">
    <w:name w:val="Sub Schedule"/>
    <w:basedOn w:val="Schedule"/>
    <w:next w:val="SubScheduleTitle"/>
  </w:style>
  <w:style w:type="paragraph" w:customStyle="1" w:styleId="TableHeading1">
    <w:name w:val="Table Heading 1"/>
    <w:basedOn w:val="Heading1"/>
    <w:pPr>
      <w:numPr>
        <w:ilvl w:val="0"/>
        <w:numId w:val="0"/>
      </w:numPr>
      <w:tabs>
        <w:tab w:val="left" w:pos="1350"/>
      </w:tabs>
      <w:ind w:left="810"/>
    </w:pPr>
  </w:style>
  <w:style w:type="paragraph" w:customStyle="1" w:styleId="Skip">
    <w:name w:val="Skip"/>
    <w:basedOn w:val="Normal"/>
    <w:pPr>
      <w:spacing w:after="0" w:line="20" w:lineRule="exact"/>
    </w:pPr>
  </w:style>
  <w:style w:type="paragraph" w:customStyle="1" w:styleId="Person">
    <w:name w:val="Person"/>
    <w:basedOn w:val="Normal"/>
    <w:pPr>
      <w:ind w:left="2160"/>
    </w:pPr>
    <w:rPr>
      <w:b/>
      <w:caps/>
      <w:sz w:val="24"/>
    </w:rPr>
  </w:style>
  <w:style w:type="paragraph" w:customStyle="1" w:styleId="LitCoverDetails">
    <w:name w:val="LitCoverDetails"/>
    <w:basedOn w:val="Normal"/>
    <w:pPr>
      <w:spacing w:before="240"/>
      <w:jc w:val="center"/>
    </w:pPr>
    <w:rPr>
      <w:b/>
      <w:caps/>
      <w:sz w:val="24"/>
    </w:rPr>
  </w:style>
  <w:style w:type="paragraph" w:customStyle="1" w:styleId="litRight">
    <w:name w:val="litRight"/>
    <w:basedOn w:val="Normal"/>
    <w:pPr>
      <w:spacing w:line="240" w:lineRule="atLeast"/>
      <w:jc w:val="right"/>
    </w:pPr>
    <w:rPr>
      <w:b/>
      <w:u w:val="single"/>
    </w:rPr>
  </w:style>
  <w:style w:type="paragraph" w:customStyle="1" w:styleId="frtLogo">
    <w:name w:val="frtLogo"/>
    <w:basedOn w:val="Normal"/>
    <w:pPr>
      <w:spacing w:after="120" w:line="240" w:lineRule="auto"/>
      <w:ind w:left="-108"/>
      <w:jc w:val="center"/>
    </w:pPr>
    <w:rPr>
      <w:rFonts w:ascii="Olswang Logo" w:hAnsi="Olswang Logo"/>
      <w:b/>
      <w:noProof/>
      <w:position w:val="10"/>
      <w:sz w:val="44"/>
    </w:rPr>
  </w:style>
  <w:style w:type="paragraph" w:customStyle="1" w:styleId="PartyDetail0">
    <w:name w:val="PartyDetail"/>
    <w:basedOn w:val="BackSheet1"/>
    <w:pPr>
      <w:ind w:left="1134" w:hanging="1134"/>
    </w:pPr>
    <w:rPr>
      <w:b w:val="0"/>
      <w:sz w:val="24"/>
    </w:rPr>
  </w:style>
  <w:style w:type="paragraph" w:styleId="BodyTextIndent3">
    <w:name w:val="Body Text Indent 3"/>
    <w:basedOn w:val="Normal"/>
    <w:pPr>
      <w:tabs>
        <w:tab w:val="left" w:pos="709"/>
      </w:tabs>
      <w:spacing w:line="360" w:lineRule="auto"/>
      <w:ind w:left="705" w:hanging="705"/>
      <w:jc w:val="left"/>
    </w:pPr>
  </w:style>
  <w:style w:type="paragraph" w:customStyle="1" w:styleId="ContentTitle">
    <w:name w:val="ContentTitle"/>
    <w:basedOn w:val="Restart"/>
    <w:pPr>
      <w:tabs>
        <w:tab w:val="clear" w:pos="720"/>
        <w:tab w:val="right" w:pos="8505"/>
      </w:tabs>
      <w:spacing w:after="240" w:line="360" w:lineRule="auto"/>
    </w:pPr>
    <w:rPr>
      <w:caps w:val="0"/>
      <w:kern w:val="0"/>
    </w:rPr>
  </w:style>
  <w:style w:type="paragraph" w:customStyle="1" w:styleId="LogoText">
    <w:name w:val="LogoText"/>
    <w:basedOn w:val="Normal"/>
    <w:pPr>
      <w:spacing w:before="40" w:after="0" w:line="170" w:lineRule="exact"/>
    </w:pPr>
    <w:rPr>
      <w:sz w:val="16"/>
    </w:rPr>
  </w:style>
  <w:style w:type="paragraph" w:styleId="FootnoteText">
    <w:name w:val="footnote text"/>
    <w:basedOn w:val="Normal"/>
    <w:semiHidden/>
    <w:pPr>
      <w:spacing w:line="240" w:lineRule="auto"/>
    </w:pPr>
    <w:rPr>
      <w:sz w:val="16"/>
    </w:rPr>
  </w:style>
  <w:style w:type="paragraph" w:styleId="CommentText">
    <w:name w:val="annotation text"/>
    <w:basedOn w:val="Normal"/>
    <w:semiHidden/>
    <w:rPr>
      <w:position w:val="2"/>
    </w:rPr>
  </w:style>
  <w:style w:type="character" w:styleId="FootnoteReference">
    <w:name w:val="footnote reference"/>
    <w:semiHidden/>
    <w:rPr>
      <w:sz w:val="16"/>
      <w:vertAlign w:val="superscript"/>
    </w:rPr>
  </w:style>
  <w:style w:type="paragraph" w:styleId="Title">
    <w:name w:val="Title"/>
    <w:basedOn w:val="Normal"/>
    <w:qFormat/>
    <w:pPr>
      <w:tabs>
        <w:tab w:val="left" w:pos="993"/>
        <w:tab w:val="left" w:pos="1440"/>
        <w:tab w:val="left" w:pos="2340"/>
        <w:tab w:val="left" w:pos="3060"/>
      </w:tabs>
      <w:spacing w:after="220" w:line="240" w:lineRule="auto"/>
      <w:jc w:val="center"/>
    </w:pPr>
    <w:rPr>
      <w:rFonts w:ascii="Times New Roman" w:hAnsi="Times New Roman"/>
      <w:b/>
      <w:noProof/>
      <w:sz w:val="22"/>
    </w:rPr>
  </w:style>
  <w:style w:type="paragraph" w:customStyle="1" w:styleId="DeltaViewTableHeading">
    <w:name w:val="DeltaView Table Heading"/>
    <w:basedOn w:val="Normal"/>
    <w:pPr>
      <w:spacing w:after="120" w:line="240" w:lineRule="auto"/>
      <w:jc w:val="left"/>
    </w:pPr>
    <w:rPr>
      <w:b/>
      <w:snapToGrid w:val="0"/>
      <w:sz w:val="24"/>
      <w:lang w:val="en-US"/>
    </w:rPr>
  </w:style>
  <w:style w:type="paragraph" w:customStyle="1" w:styleId="DeltaViewTableBody">
    <w:name w:val="DeltaView Table Body"/>
    <w:basedOn w:val="Normal"/>
    <w:pPr>
      <w:spacing w:after="0" w:line="240" w:lineRule="auto"/>
      <w:jc w:val="left"/>
    </w:pPr>
    <w:rPr>
      <w:snapToGrid w:val="0"/>
      <w:sz w:val="24"/>
      <w:lang w:val="en-US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FF00"/>
      <w:spacing w:val="0"/>
    </w:rPr>
  </w:style>
  <w:style w:type="character" w:customStyle="1" w:styleId="DeltaViewMoveDestination">
    <w:name w:val="DeltaView Move Destination"/>
    <w:rPr>
      <w:color w:val="00FF00"/>
      <w:spacing w:val="0"/>
      <w:u w:val="double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808080"/>
      <w:spacing w:val="0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2290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2290B"/>
    <w:rPr>
      <w:b/>
      <w:bCs/>
      <w:position w:val="0"/>
    </w:rPr>
  </w:style>
  <w:style w:type="paragraph" w:styleId="Revision">
    <w:name w:val="Revision"/>
    <w:hidden/>
    <w:uiPriority w:val="99"/>
    <w:semiHidden/>
    <w:rsid w:val="00F0404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DBFFAB-96BD-4E25-A746-B78CF7081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742A0-E1A6-4805-838A-3689D486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F541B-B866-4FBB-9718-E07A83B20485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3f6024f2-ec53-42bf-9fc5-b1e570b273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8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 </vt:lpstr>
      <vt:lpstr>    Confirmation that the above methodology is to be applied such that the Attributa</vt:lpstr>
      <vt:lpstr>    Confirmation that the above methodology is to be applied such that the Attributa</vt:lpstr>
      <vt:lpstr>    Confirmation that the above methodology is to be applied such that the Attributa</vt:lpstr>
    </vt:vector>
  </TitlesOfParts>
  <Manager/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2024-10-09T18:40:00Z</dcterms:created>
  <dcterms:modified xsi:type="dcterms:W3CDTF">2024-12-20T16:00:00Z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IconOverlay">
    <vt:lpwstr/>
  </property>
  <property fmtid="{D5CDD505-2E9C-101B-9397-08002B2CF9AE}" pid="4" name="test">
    <vt:lpwstr/>
  </property>
  <property fmtid="{D5CDD505-2E9C-101B-9397-08002B2CF9AE}" pid="5" name="ContentTypeId">
    <vt:lpwstr>0x0101005E7558B389E4AA41BCC49771F5D910C9</vt:lpwstr>
  </property>
  <property fmtid="{D5CDD505-2E9C-101B-9397-08002B2CF9AE}" pid="6" name="MediaServiceImageTags">
    <vt:lpwstr/>
  </property>
  <property fmtid="{D5CDD505-2E9C-101B-9397-08002B2CF9AE}" pid="7" name="MSIP_Label_4bbdab50-b622-4a89-b2f3-2dc9b27fe77a_Enabled">
    <vt:lpwstr>true</vt:lpwstr>
  </property>
  <property fmtid="{D5CDD505-2E9C-101B-9397-08002B2CF9AE}" pid="8" name="MSIP_Label_4bbdab50-b622-4a89-b2f3-2dc9b27fe77a_SetDate">
    <vt:lpwstr>2024-10-15T11:42:25Z</vt:lpwstr>
  </property>
  <property fmtid="{D5CDD505-2E9C-101B-9397-08002B2CF9AE}" pid="9" name="MSIP_Label_4bbdab50-b622-4a89-b2f3-2dc9b27fe77a_Method">
    <vt:lpwstr>Privileged</vt:lpwstr>
  </property>
  <property fmtid="{D5CDD505-2E9C-101B-9397-08002B2CF9AE}" pid="10" name="MSIP_Label_4bbdab50-b622-4a89-b2f3-2dc9b27fe77a_Name">
    <vt:lpwstr>4bbdab50-b622-4a89-b2f3-2dc9b27fe77a</vt:lpwstr>
  </property>
  <property fmtid="{D5CDD505-2E9C-101B-9397-08002B2CF9AE}" pid="11" name="MSIP_Label_4bbdab50-b622-4a89-b2f3-2dc9b27fe77a_SiteId">
    <vt:lpwstr>953b0f83-1ce6-45c3-82c9-1d847e372339</vt:lpwstr>
  </property>
  <property fmtid="{D5CDD505-2E9C-101B-9397-08002B2CF9AE}" pid="12" name="MSIP_Label_4bbdab50-b622-4a89-b2f3-2dc9b27fe77a_ActionId">
    <vt:lpwstr>c5369392-5d64-4321-9db0-9ca8ef78523d</vt:lpwstr>
  </property>
  <property fmtid="{D5CDD505-2E9C-101B-9397-08002B2CF9AE}" pid="13" name="MSIP_Label_4bbdab50-b622-4a89-b2f3-2dc9b27fe77a_ContentBits">
    <vt:lpwstr>0</vt:lpwstr>
  </property>
</Properties>
</file>